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7"/>
        <w:jc w:val="right"/>
        <w:rPr>
          <w:rFonts w:ascii="Times New Roman" w:hAnsi="Times New Roman" w:cs="Times New Roman"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Вносится Губернатором 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</w:p>
    <w:p>
      <w:pPr>
        <w:pStyle w:val="917"/>
        <w:jc w:val="right"/>
        <w:rPr>
          <w:rFonts w:ascii="Times New Roman" w:hAnsi="Times New Roman" w:cs="Times New Roman"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Новосибирской области 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</w:p>
    <w:p>
      <w:pPr>
        <w:pStyle w:val="917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17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 № ______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17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17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keepNext/>
        <w:spacing w:after="0" w:line="240" w:lineRule="auto"/>
        <w:rPr>
          <w:rFonts w:ascii="Times New Roman" w:hAnsi="Times New Roman"/>
          <w:b/>
          <w:sz w:val="40"/>
          <w:szCs w:val="40"/>
          <w:highlight w:val="white"/>
        </w:rPr>
        <w:outlineLvl w:val="0"/>
      </w:pPr>
      <w:r>
        <w:rPr>
          <w:rFonts w:ascii="Times New Roman" w:hAnsi="Times New Roman"/>
          <w:b/>
          <w:sz w:val="40"/>
          <w:szCs w:val="40"/>
          <w:highlight w:val="white"/>
          <w:lang w:eastAsia="ru-RU"/>
        </w:rPr>
        <w:t xml:space="preserve">ЗАКОН</w:t>
      </w:r>
      <w:r>
        <w:rPr>
          <w:rFonts w:ascii="Times New Roman" w:hAnsi="Times New Roman"/>
          <w:b/>
          <w:sz w:val="40"/>
          <w:szCs w:val="40"/>
          <w:highlight w:val="white"/>
        </w:rPr>
      </w:r>
      <w:r>
        <w:rPr>
          <w:rFonts w:ascii="Times New Roman" w:hAnsi="Times New Roman"/>
          <w:b/>
          <w:sz w:val="40"/>
          <w:szCs w:val="40"/>
          <w:highlight w:val="white"/>
        </w:rPr>
      </w:r>
    </w:p>
    <w:p>
      <w:pPr>
        <w:jc w:val="center"/>
        <w:keepNext/>
        <w:spacing w:after="0" w:line="240" w:lineRule="auto"/>
        <w:rPr>
          <w:rFonts w:ascii="Times New Roman" w:hAnsi="Times New Roman"/>
          <w:b/>
          <w:sz w:val="40"/>
          <w:szCs w:val="40"/>
          <w:highlight w:val="white"/>
        </w:rPr>
        <w:outlineLvl w:val="0"/>
      </w:pPr>
      <w:r>
        <w:rPr>
          <w:rFonts w:ascii="Times New Roman" w:hAnsi="Times New Roman"/>
          <w:b/>
          <w:sz w:val="40"/>
          <w:szCs w:val="40"/>
          <w:highlight w:val="white"/>
          <w:lang w:eastAsia="ru-RU"/>
        </w:rPr>
        <w:t xml:space="preserve">НОВОСИБИРСКОЙ ОБЛАСТИ</w:t>
      </w:r>
      <w:r>
        <w:rPr>
          <w:rFonts w:ascii="Times New Roman" w:hAnsi="Times New Roman"/>
          <w:b/>
          <w:sz w:val="40"/>
          <w:szCs w:val="40"/>
          <w:highlight w:val="white"/>
        </w:rPr>
      </w:r>
      <w:r>
        <w:rPr>
          <w:rFonts w:ascii="Times New Roman" w:hAnsi="Times New Roman"/>
          <w:b/>
          <w:sz w:val="40"/>
          <w:szCs w:val="40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Calibri"/>
          <w:b/>
          <w:sz w:val="28"/>
          <w:szCs w:val="28"/>
          <w:highlight w:val="white"/>
        </w:rPr>
        <w:t xml:space="preserve">О внесении изменений в отдельные законы Новосибирской области по вопросам размещения информации в </w:t>
      </w: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государственной информационной системе «Единая централизованная цифровая 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платформа в социальной сфере»</w:t>
      </w:r>
      <w:r>
        <w:rPr>
          <w:rFonts w:ascii="Times New Roman" w:hAnsi="Times New Roman" w:eastAsia="Calibri"/>
          <w:b/>
          <w:sz w:val="28"/>
          <w:szCs w:val="28"/>
          <w:highlight w:val="white"/>
        </w:rPr>
      </w:r>
      <w:r>
        <w:rPr>
          <w:rFonts w:ascii="Times New Roman" w:hAnsi="Times New Roman" w:eastAsia="Calibri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sz w:val="28"/>
          <w:szCs w:val="28"/>
          <w:highlight w:val="white"/>
        </w:rPr>
      </w:pPr>
      <w:r>
        <w:rPr>
          <w:rFonts w:ascii="Times New Roman" w:hAnsi="Times New Roman" w:eastAsia="Calibri"/>
          <w:sz w:val="28"/>
          <w:szCs w:val="28"/>
          <w:highlight w:val="white"/>
        </w:rPr>
      </w:r>
      <w:r>
        <w:rPr>
          <w:rFonts w:ascii="Times New Roman" w:hAnsi="Times New Roman" w:eastAsia="Calibri"/>
          <w:sz w:val="28"/>
          <w:szCs w:val="28"/>
          <w:highlight w:val="white"/>
        </w:rPr>
      </w:r>
      <w:r>
        <w:rPr>
          <w:rFonts w:ascii="Times New Roman" w:hAnsi="Times New Roman" w:eastAsia="Calibri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sz w:val="28"/>
          <w:szCs w:val="28"/>
          <w:highlight w:val="white"/>
        </w:rPr>
      </w:pPr>
      <w:r>
        <w:rPr>
          <w:rFonts w:ascii="Times New Roman" w:hAnsi="Times New Roman" w:eastAsia="Calibri"/>
          <w:sz w:val="28"/>
          <w:szCs w:val="28"/>
          <w:highlight w:val="white"/>
        </w:rPr>
      </w:r>
      <w:r>
        <w:rPr>
          <w:rFonts w:ascii="Times New Roman" w:hAnsi="Times New Roman" w:eastAsia="Calibri"/>
          <w:sz w:val="28"/>
          <w:szCs w:val="28"/>
          <w:highlight w:val="white"/>
        </w:rPr>
      </w:r>
      <w:r>
        <w:rPr>
          <w:rFonts w:ascii="Times New Roman" w:hAnsi="Times New Roman" w:eastAsia="Calibri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Статья 1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Внести в Закон Новосибирской области от 5 декабря 1995 года № 29-ОЗ «О социальной помощи на территории Новосибирской области» (с изменениями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внесенными Законами Новосибирской области от 12 марта 2004 года № 172-ОЗ, от 9 февраля 2005 года № 268-ОЗ, от 2 июля 2008 года № 255-ОЗ, от 4 июля 2012 года № 236-ОЗ, от 6 декабря 2013 года № 395-ОЗ, от 6 июля 2018 года № 274-ОЗ, от 25 декабря 2018 года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№ 336-ОЗ, от 1 июля 2019 года № 386-ОЗ, от 1 декабря 2020 года № 29-ОЗ) следующие изменения: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1) абзац четвертый статьи 1 изложить в следующей редакции: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«малоимущие семьи и малоимущие граждане – семьи и одиноко проживающие граждане, которые по независящим о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т них причинам имеют среднедушевой доход ниже величины прожиточного минимума на душу населения, установленного в Новосибирской области в соответствии с Федеральным законом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от 24 октября 1997 года № 134-ФЗ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«О прожиточном минимуме в Российской Федерации» на день обращения за социальной помо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щью.»;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2)  статью 5 изложить в следующей редакции: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«Статья 5. Информирование граждан о предоставлении социальной помощи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Информация о назначении и предоставлении социальной помощи размещается в государственной информационной системе «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Единая централизованная цифровая платформа в социальной сфере». Размещение и получение указанной информации в государственной информационной системе «Единая централизованная цифровая платформа в социальной сфере» осуществляются в соответствии с Федеральным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законом от 17 июля 1999 года № 178-ФЗ «О государственной социальной помощи».</w:t>
      </w:r>
      <w:r>
        <w:rPr>
          <w:rFonts w:ascii="Times New Roman" w:hAnsi="Times New Roman"/>
          <w:sz w:val="28"/>
          <w:szCs w:val="28"/>
        </w:rPr>
        <w:t xml:space="preserve">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  <w:highlight w:val="cyan"/>
        </w:rPr>
      </w:r>
      <w:r>
        <w:rPr>
          <w:rFonts w:ascii="Times New Roman" w:hAnsi="Times New Roman"/>
          <w:sz w:val="28"/>
          <w:szCs w:val="28"/>
          <w:highlight w:val="cyan"/>
        </w:rPr>
      </w:r>
      <w:r>
        <w:rPr>
          <w:rFonts w:ascii="Times New Roman" w:hAnsi="Times New Roman"/>
          <w:sz w:val="28"/>
          <w:szCs w:val="28"/>
          <w:highlight w:val="cya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Статья 2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Внести в статью 4.1 Закона Новосибирской области от 12 марта 1999 года № 45-ОЗ «О социальной защите инвалидов в Новосибирской области»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(с изменениями, внесенными Законами Новосибирской области от 17 октября 2002 года № 56-ОЗ, от 14 февраля 2003 года № 97-ОЗ, от 20 июня 2005 года № 304-ОЗ, от 19 октября 2006 года № 43-ОЗ, от 5 ноября 2008 года № 278-ОЗ, от 30 ноября 2009 года № 406-ОЗ, от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29 марта 2010 года № 467-ОЗ, от 2 декабря 2010 года № 28-ОЗ, от 28 сентября 2012 года № 254-ОЗ, от 23 ноября 2015 года № 12-ОЗ, от 28 марта 2017 года № 150-ОЗ, от 10 ноября 2017 года № 217-ОЗ, от 6 февраля 2018 года № 236-ОЗ, от 9 октября 2019 года № 406-О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З, от 7 июня 2021 года № 81-ОЗ, от 1 июня 2022 года № 215-ОЗ) изменения, заменив слова «Единой государственной информационной системе социального обеспечения» словами «государственной информационной системе «Единая централизованная цифровая платформа в соц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иальной сфере».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Статья 3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Внести в статью 15.2 Закона Новосибирской области от 12 июля 2004 года № 207-ОЗ «О молодежной политике в Новосибирской области» (с изменениями, внесенными Законами Новосибирской области от 29 декабря 2004 года № 263-ОЗ, от 19 ок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тября 2006 года № 36-ОЗ, от 4 декабря 2008 года № 286-ОЗ, от 27 апреля 2010 года № 497-ОЗ, от 28 ноября 2011 года № 161-ОЗ, от 2 июля 2014 года № 453-ОЗ, от 24 ноября 2014 года № 489-ОЗ, от 2 октября 2018 года № 286-ОЗ, от 7 июня 2021 года № 81-ОЗ, от 10 ф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евраля 2022 года № 175-ОЗ, от 16 декабря 2022 года № 300-ОЗ) изменения, заменив слова «Единой государственной информационной системе социального обеспечения» словами «государственной информационной системе «Единая централизованная цифровая платформа в соци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альной сфере».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Статья 4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Внести в статью 9.1 Закона Новосибирской области от 29 декабря 2004 года № 253-ОЗ «О мерах социальной поддержки отдельных категорий граждан, проживающих в Новосибирской области» (с изменениями, внесенными Законами Новосибирской об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ласти от 2 июня 2005 года № 303-ОЗ, от 28 марта 2008 года № 215-ОЗ, от 13 октября 2008 года № 274-ОЗ, от 2 мая 2009 года № 327-ОЗ, от 29 сентября 2009 года № 388-ОЗ, от 8 февраля 2010 года № 447-ОЗ, от 1 апреля 2011 года № 57-ОЗ, от 7 ноября 2011 года № 13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5-ОЗ, от 17 декабря 2012 года № 286-ОЗ, от 6 декабря 2013 года № 379-ОЗ, от 2 апреля 2014 года № 422-ОЗ, от 29 апреля 2015 года № 538-ОЗ, от 31 мая 2016 года № 65-ОЗ, от 5 июля 2017 года № 182-ОЗ, от 18 июня 2018 года № 265-ОЗ, от 2 октября 2018 года № 289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-ОЗ, от 25 декабря 2018 года № 334-ОЗ, от 25 декабря 2018 года № 336-ОЗ, от 28 ноября 2019 года № 432-ОЗ, от 10 ноября 2020 года № 3-ОЗ, от 5 октября 2021 года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№ 110-ОЗ, от 16 декабря 2022 года № 300-ОЗ, от 27 февраля 2023 года № 318-ОЗ) изменения, заменив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слова «Единой государственной информационной системе социального обеспечения» словами «государственной информационной системе «Единая централизованная цифровая платформа в социальной сфере».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Статья 5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Внести в статью 4.4 Закона Новосибирской области от 2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9 декабря 2004 года № 255-ОЗ «О социальной поддержке граждан, имеющих детей» (с изменениями, внесенными Законами Новосибирской области от 15 декабря 2007 года № 182-ОЗ, от 7 ноября 2011 года № 138-ОЗ, от 4 июля 2012 года № 235-ОЗ, от 6 ноября 2013 года № 3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72-ОЗ, от 10 декабря 2013 года № 407-ОЗ, от 28 марта 2017 года № 150-ОЗ, от 25 декабря 2018 года № 336-ОЗ, от 31 марта 2020 года № 471-ОЗ, от 25 марта 2021 года № 68-ОЗ, от 7 июня 2021 года № 81-ОЗ, от 15 апреля 2022 года № 195-ОЗ, от 21 декабря 2022 года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№ 310-ОЗ) изменения, заменив слова «Единой государственной информационной системе социального обеспечения» словами «государственной информационной системе «Единая централизованная цифровая платформа в социальной сфере».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Статья 6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Внести в Закон Новосибирс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кой области от 13 апреля 2005 года № 285-ОЗ «О мерах социальной поддержки по оплате жилого помещения и коммунальных услуг отдельных категорий граждан, проживающих и работающих в сельской местности и поселках городского типа на территории Новосибирской обла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сти» (с изменениями, внесенными Законами Новосибирской области от 17 июля 2006 года № 25-ОЗ, от 13 октября 2008 года № 274-ОЗ, от 29 сентября 2009 года № 388-ОЗ, от 8 февраля 2010 года № 446-ОЗ, от 8 февраля 2010 года № 447-ОЗ, от 27 апреля 2010 года № 494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-ОЗ, от 4 июля 2012 года № 237-ОЗ, от 7 ноября 2012 года № 259-ОЗ, от 6 декабря 2013 года № 379-ОЗ, от 3 июня 2014 года № 440-ОЗ, от 31 мая 2016 года № 65-ОЗ, от 2 октября 2018 года № 289-ОЗ, от 5 октября 2022 года № 249-ОЗ) изменение, </w:t>
      </w:r>
      <w:r>
        <w:rPr>
          <w:rFonts w:ascii="Times New Roman" w:hAnsi="Times New Roman"/>
          <w:sz w:val="28"/>
          <w:szCs w:val="28"/>
          <w:highlight w:val="white"/>
        </w:rPr>
        <w:t xml:space="preserve">дополнив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статьей 2.1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следующего содержания: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«Статья 2.1. Обеспечение размещения информации о предоставлении мер социальной поддержки по оплате жилого помещения и коммунальных услуг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Информация о предоставлении мер социальной поддержки</w:t>
      </w: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по оплате жилого помещения и коммунальных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услуг,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предусмотренных настоящим Законом, размещается в государственной информационной системе «Единая централизованная цифровая платформа в социальной сфере». Размещение и получение указанной информации в государственной информационной системе «Единая це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нтрализованная цифровая платформа в социальной сфере» осуществляются в соответствии с Федеральным законом от 17 июля 1999 года № 178-ФЗ «О государственной социальной помощи».».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  <w:lang w:eastAsia="ru-RU"/>
        </w:rPr>
        <w:t xml:space="preserve">Статья 7</w:t>
      </w: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</w: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Внести в </w:t>
      </w:r>
      <w:hyperlink r:id="rId10" w:tooltip="consultantplus://offline/ref=392562712BA529DFF6AE5D1AC79DE96EDB18133090053E313CB74EB9AE3967A3E139DA9E9D4621587A5CB2B119FBD6A3B2u9cAD" w:history="1">
        <w:r>
          <w:rPr>
            <w:rFonts w:ascii="Times New Roman" w:hAnsi="Times New Roman"/>
            <w:color w:val="000000"/>
            <w:sz w:val="28"/>
            <w:szCs w:val="28"/>
            <w:highlight w:val="white"/>
            <w:lang w:eastAsia="ru-RU"/>
          </w:rPr>
          <w:t xml:space="preserve">Закон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 Новосибирской области от 15 декабря 2007 года № 175-ОЗ «Об опеке и попечительстве в Новосибирской област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и» (с изменениями, внесенными Законами Новосибирской области от 13 октября 2008 года № 261-ОЗ, от 7 декабря 2009 года № 431-ОЗ, от 2 декабря 2010 года № 15-ОЗ, от 8 мая 2013 года № 323-ОЗ, от 5 июля 2013 года № 350-ОЗ, от 2 октября 2014 года № 467-ОЗ, от 2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8 марта 2017 года № 148-ОЗ, от 3 апреля 2018 года № 252-ОЗ, от 25 декабря 2018 года № 336-ОЗ, от 6 мая 2019 года № 363-ОЗ, от 14 июля 2020 года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br/>
        <w:t xml:space="preserve">№ 490-ОЗ, от 29 ноября 2022 года № 273-ОЗ) изменение, </w:t>
      </w:r>
      <w:r>
        <w:rPr>
          <w:rFonts w:ascii="Times New Roman" w:hAnsi="Times New Roman"/>
          <w:sz w:val="28"/>
          <w:szCs w:val="28"/>
          <w:highlight w:val="white"/>
        </w:rPr>
        <w:t xml:space="preserve">дополнив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статьей 9.6 следующего содержания: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«Статья 9.6. </w:t>
      </w: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Обеспечение размещения информации о </w:t>
      </w:r>
      <w:r>
        <w:rPr>
          <w:rFonts w:ascii="Times New Roman" w:hAnsi="Times New Roman"/>
          <w:b/>
          <w:bCs/>
          <w:sz w:val="28"/>
          <w:szCs w:val="28"/>
          <w:highlight w:val="white"/>
          <w:lang w:eastAsia="ru-RU"/>
        </w:rPr>
        <w:t xml:space="preserve">предоставлении денежных средств на содержание детей, находящихся под опекой или попечительством,</w:t>
      </w: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 о вознаграждении приемным родителям, о мерах социальной поддержки приемных семей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Информация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 предоставлении денежных средств на содержание детей, находящихся под опекой или попечитель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ством, о выплате ежемесячного денежного вознаграждения приемным родителям, осуществляющим права и обязанности опекуна (попечителя) по договору о приемной семье,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а т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акже о мерах социальной поддержки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приемных семей,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установленных в соответствии с настоящим Законом, размещается в государственной информационной системе «Единая централизованная цифровая платформа в социальной сфере». Размещение и получение указанной инфор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мации в государственной информационной системе «Единая централизованная цифровая платформа в социальной сфере» осуществляются в соответствии с Федеральным законом от 17 июля 1999 года № 178-ФЗ «О государственной социальной помощи».».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Статья 8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Внести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 Закон Новосибирской области от 27 апреля 2010 года № 493-ОЗ «О мерах социальной поддержки по оплате жилого помещения и коммунальных услуг работников образования, проживающих и работающих в сельской местности, поселках городского типа на территории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Новосибирской области» (с изменениями, внесенными Законами Новосибирской области от 2 декабря 2010 года № 30-ОЗ, от 11 февраля 2013 года № 290-ОЗ, от 5 июня 2013 года № 330-ОЗ, от 6 декабря 2013 года № 379-ОЗ, от 2 октября 2014 года № 465-ОЗ, от 31 мая 201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6 года № 65-ОЗ, от 2 октября 2018 года № 289-ОЗ, от 5 октября 2022 года № 249-ОЗ)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изменение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 дополнив статьей 4.1 следующего содержания: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«Статья 4.1. Обеспечение размещения информации о предоставлении мер социальной поддержки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Информация о предоставлении мер социаль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ной поддержки, установленных в соответствии с настоящим Законом, размещается в государственной информационной системе «Единая централизованная цифровая платформа в социальной сфере». Размещение и получение указанной информации в государственной информацион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ной системе «Единая централизованная цифровая платформа в социальной сфере» осуществляются в соответствии с Федеральным законом от 17 июля 1999 года № 178-ФЗ «О государственной социальной помощи».».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Статья 9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Внести в статью 10.1 Закона Новосибирской обла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сти от 6 октября 2010 года № 533-ОЗ «О социальной поддержке многодетных семей на территории Новосибирской области» (с изменениями, внесенными Законами Новосибирской области от 7 ноября 2011 года № 136-ОЗ, от 4 июля 2012 года № 246-ОЗ, от 6 декабря 2013 год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а № 379-ОЗ, от 2 октября 2014 года № 465-ОЗ, от 18 декабря 2014 года № 496-ОЗ, от 28 марта 2017 года № 150-ОЗ, от 10 ноября 2017 года № 217-ОЗ, от 3 апреля 2018 года № 252-ОЗ, от 25 декабря 2018 года № 336-ОЗ, от 28 ноября 2019 года № 433-ОЗ, от 14 июля 20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20 года № 490-ОЗ, от 7 июня 2021 года № 81-ОЗ, от 27 декабря 2021 года № 154-ОЗ, от 16 декабря 2022 года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br/>
        <w:t xml:space="preserve">№ 292-ОЗ) изменения, заменив слова «Единой государственной информационной системе социального обеспечения» словами «государственной информационной сис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теме «Единая централизованная цифровая платформа в социальной сфере».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Статья 10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Внести в статью 11.3 Закона Новосибирской области от 30 сентября 2011 года № 125-ОЗ «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 дополнительных мерах социальной поддержки многодетных семей на территории Новосибирской области» (с изменениями, внесенными Законами Новосибирской области от 10 декабря 2012 года № 278-ОЗ, от 5 июля 2013 года № 358-ОЗ, от 2 июля 2014 года № 452-ОЗ, от 31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мая 2016 года № 65-ОЗ, от 19 декабря 2016 года № 123-ОЗ, от 25 декабря 2018 года № 336-ОЗ,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br/>
        <w:t xml:space="preserve">от 9 октября 2019 года № 405-ОЗ, от 17 июня 2020 года № 484-ОЗ, от 10 ноября 2020 года № 4-ОЗ, от 7 июня 2021 года № 81-ОЗ, от 2 ноября 2021 года № 125-ОЗ,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от </w:t>
      </w:r>
      <w:bookmarkStart w:id="3" w:name="_GoBack"/>
      <w:r/>
      <w:bookmarkEnd w:id="3"/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27 апре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ля 2023 года № 330-ОЗ)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изменения, заменив слова «Единой государственной информационной системе социального обеспечения» словами «государственной информационной системе «Единая централизованная цифровая платформа в социальной сфере».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Статья 11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Внести изме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нение в Закон Новосибирской области от 6 декабря 2013 года № 380-ОЗ «О порядке и условиях предоставления компенсаций расходов на оплату жилого помещения и (или) коммунальных услуг отдельным категориям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граждан, проживающих на территории Новосибирской област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и» (с изменениями, внесенными Законами Новосибирской области от 3 июня 2014 года № 440-ОЗ, от 23 декабря 2014 года № 505-ОЗ, от 28 марта 2017 года № 148-ОЗ, от 5 июля 2017 года № 182-ОЗ, от 2 октября 2018 года № 283-ОЗ, от 25 декабря 2018 года № 336-ОЗ, от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8 мая 2020 года № 480-ОЗ, от 22 декабря 2020 года № 39ОЗ, от 14 июля 2021 года № 101-ОЗ), признав статью 4.1 утратившей силу.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Статья 12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Внести </w:t>
      </w:r>
      <w:r>
        <w:rPr>
          <w:rFonts w:ascii="Times New Roman" w:hAnsi="Times New Roman"/>
          <w:bCs/>
          <w:color w:val="000000"/>
          <w:sz w:val="28"/>
          <w:szCs w:val="28"/>
          <w:highlight w:val="white"/>
          <w:lang w:eastAsia="ru-RU"/>
        </w:rPr>
        <w:t xml:space="preserve">в статью 5.1 </w:t>
      </w:r>
      <w:hyperlink r:id="rId11" w:tooltip="consultantplus://offline/ref=0B7DDE0952578FA8B35687B7AABCDE7C55BED36749BD94B638E105EACC714D7C0394DC1F4020A0EDD913E788CDFD29E903B3ODE" w:history="1">
        <w:r>
          <w:rPr>
            <w:rFonts w:ascii="Times New Roman" w:hAnsi="Times New Roman"/>
            <w:bCs/>
            <w:color w:val="000000"/>
            <w:sz w:val="28"/>
            <w:szCs w:val="28"/>
            <w:highlight w:val="white"/>
            <w:lang w:eastAsia="ru-RU"/>
          </w:rPr>
          <w:t xml:space="preserve">Закон</w:t>
        </w:r>
      </w:hyperlink>
      <w:r>
        <w:rPr>
          <w:rFonts w:ascii="Times New Roman" w:hAnsi="Times New Roman"/>
          <w:bCs/>
          <w:color w:val="000000"/>
          <w:sz w:val="28"/>
          <w:szCs w:val="28"/>
          <w:highlight w:val="white"/>
          <w:lang w:eastAsia="ru-RU"/>
        </w:rPr>
        <w:t xml:space="preserve">а Новосибирской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области от 5 мая 2016 года № 57-ОЗ 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ритории Новосибирской области» (с изменениями, внесенными Законами Новосибирской области от 10 ноября 2017 года №  217-ОЗ, от 25 декабря 2018 года № 336-ОЗ, от 4 марта 2019 года № 345-ОЗ, от 8 мая 2020 года № 480-ОЗ, от 7 июня 2021 года № 81-ОЗ)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изменения,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заменив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слова «Единой государственной информационной системе социального обеспечения» словами «государственной информационной системе «Единая централизованная цифровая платформа в социальной сфере».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Статья 13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Внести в Закон Новосибирск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ой области от 1 июня 2022 года № 214-ОЗ «О предоставлении меры социальной поддержки в виде компенсации расходов, связанных с осуществлением мероприятий по газификации» (с изменениями, внесенными Законами Новосибирской области от 16 декабря 2022 года № 293-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ОЗ, от 4 октября 2023 года № 380-ОЗ) изменение, дополнив статьей 4.1 следующего содержания: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«Статья 4.1. Обеспечение размещения информации о предоставлении компенсации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Информация о предоставлении компенсации, установленной в соответствии с настоящим Закон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ом, размещается в государственной информационной системе «Единая централизованная цифровая платформа в социальной сфере». Размещение и получение указанной информации в государственной информационной системе «Единая централизованная цифровая платформа в соц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иальной сфере» осуществляются в соответствии с Федеральным законом от 17 июля 1999 года № 178-ФЗ «О государственной социальной помощи».».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Статья 14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Внести в статью 5 Закона Новосибирской области от 16 декабря 2022 года № 291-ОЗ «О ежемесячной денежной вы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плате, назначаемой в случае рождения третьего ребенка или последующих детей до достижения ребенком возраста трех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лет» (с изменениями, внесенными Законом Новосибирской области от 21 декабря 2022 года № 310-ОЗ)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изменения, заменив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слова «Единой государственно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й информационной системе социального обеспечения» словами «государственной информационной системе «Единая централизованная цифровая платформа в социальной сфере».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ru-RU"/>
        </w:rPr>
        <w:t xml:space="preserve">Статья 15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ins w:id="0" w:author="imm" w:date="2023-11-21T08:42:37Z" oouserid="imm">
        <w:r>
          <w:rPr>
            <w:rFonts w:ascii="Times New Roman" w:hAnsi="Times New Roman"/>
            <w:sz w:val="28"/>
            <w:szCs w:val="28"/>
            <w:highlight w:val="white"/>
          </w:rPr>
        </w:r>
      </w:ins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Настоящий Закон </w:t>
      </w:r>
      <w:r>
        <w:rPr>
          <w:rFonts w:ascii="Times New Roman" w:hAnsi="Times New Roman" w:eastAsia="Times New Roman" w:cs="Times New Roman"/>
          <w:color w:val="212121"/>
          <w:sz w:val="28"/>
          <w:szCs w:val="28"/>
          <w:highlight w:val="white"/>
        </w:rPr>
        <w:t xml:space="preserve">вступает в силу со дня, следующего за днем его официального опубликования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Губернатор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Новосибирской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области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ab/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ab/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ab/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ab/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ab/>
        <w:t xml:space="preserve">                       А.А. Травников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г. Новосибирск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«___» __________ 2023 г.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№_____________  ОЗ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578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SimSun">
    <w:panose1 w:val="0200050600000002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5"/>
      <w:jc w:val="center"/>
      <w:rPr>
        <w:rFonts w:ascii="Times New Roman" w:hAnsi="Times New Roman"/>
        <w:lang w:eastAsia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5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  <w:lang w:eastAsia="en-US"/>
      </w:rPr>
    </w:r>
    <w:r>
      <w:rPr>
        <w:rFonts w:ascii="Times New Roman" w:hAnsi="Times New Roman"/>
        <w:lang w:eastAsia="en-US"/>
      </w:rPr>
    </w:r>
  </w:p>
  <w:p>
    <w:pPr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</w:r>
    <w:r>
      <w:rPr>
        <w:rFonts w:ascii="Times New Roman" w:hAnsi="Times New Roman"/>
        <w:sz w:val="20"/>
        <w:szCs w:val="20"/>
      </w:rPr>
    </w:r>
    <w:r>
      <w:rPr>
        <w:rFonts w:ascii="Times New Roman" w:hAnsi="Times New Roman"/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3" w:hanging="100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13" w:hanging="100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14" w:hanging="100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14" w:hanging="100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18"/>
  </w:num>
  <w:num w:numId="5">
    <w:abstractNumId w:val="13"/>
  </w:num>
  <w:num w:numId="6">
    <w:abstractNumId w:val="20"/>
  </w:num>
  <w:num w:numId="7">
    <w:abstractNumId w:val="7"/>
  </w:num>
  <w:num w:numId="8">
    <w:abstractNumId w:val="10"/>
  </w:num>
  <w:num w:numId="9">
    <w:abstractNumId w:val="16"/>
  </w:num>
  <w:num w:numId="10">
    <w:abstractNumId w:val="11"/>
  </w:num>
  <w:num w:numId="11">
    <w:abstractNumId w:val="9"/>
  </w:num>
  <w:num w:numId="12">
    <w:abstractNumId w:val="5"/>
  </w:num>
  <w:num w:numId="13">
    <w:abstractNumId w:val="15"/>
  </w:num>
  <w:num w:numId="14">
    <w:abstractNumId w:val="0"/>
  </w:num>
  <w:num w:numId="15">
    <w:abstractNumId w:val="21"/>
  </w:num>
  <w:num w:numId="16">
    <w:abstractNumId w:val="14"/>
  </w:num>
  <w:num w:numId="17">
    <w:abstractNumId w:val="17"/>
  </w:num>
  <w:num w:numId="18">
    <w:abstractNumId w:val="19"/>
  </w:num>
  <w:num w:numId="19">
    <w:abstractNumId w:val="3"/>
  </w:num>
  <w:num w:numId="20">
    <w:abstractNumId w:val="12"/>
  </w:num>
  <w:num w:numId="21">
    <w:abstractNumId w:val="6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0">
    <w:name w:val="Heading 2 Char"/>
    <w:basedOn w:val="743"/>
    <w:link w:val="735"/>
    <w:uiPriority w:val="9"/>
    <w:rPr>
      <w:rFonts w:ascii="Arial" w:hAnsi="Arial" w:eastAsia="Arial" w:cs="Arial"/>
      <w:sz w:val="34"/>
    </w:rPr>
  </w:style>
  <w:style w:type="character" w:styleId="721">
    <w:name w:val="Heading 4 Char"/>
    <w:basedOn w:val="743"/>
    <w:link w:val="737"/>
    <w:uiPriority w:val="9"/>
    <w:rPr>
      <w:rFonts w:ascii="Arial" w:hAnsi="Arial" w:eastAsia="Arial" w:cs="Arial"/>
      <w:b/>
      <w:bCs/>
      <w:sz w:val="26"/>
      <w:szCs w:val="26"/>
    </w:rPr>
  </w:style>
  <w:style w:type="character" w:styleId="722">
    <w:name w:val="Heading 5 Char"/>
    <w:basedOn w:val="743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723">
    <w:name w:val="Heading 6 Char"/>
    <w:basedOn w:val="743"/>
    <w:link w:val="739"/>
    <w:uiPriority w:val="9"/>
    <w:rPr>
      <w:rFonts w:ascii="Arial" w:hAnsi="Arial" w:eastAsia="Arial" w:cs="Arial"/>
      <w:b/>
      <w:bCs/>
      <w:sz w:val="22"/>
      <w:szCs w:val="22"/>
    </w:rPr>
  </w:style>
  <w:style w:type="character" w:styleId="724">
    <w:name w:val="Heading 7 Char"/>
    <w:basedOn w:val="74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8 Char"/>
    <w:basedOn w:val="743"/>
    <w:link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26">
    <w:name w:val="Heading 9 Char"/>
    <w:basedOn w:val="743"/>
    <w:link w:val="742"/>
    <w:uiPriority w:val="9"/>
    <w:rPr>
      <w:rFonts w:ascii="Arial" w:hAnsi="Arial" w:eastAsia="Arial" w:cs="Arial"/>
      <w:i/>
      <w:iCs/>
      <w:sz w:val="21"/>
      <w:szCs w:val="21"/>
    </w:rPr>
  </w:style>
  <w:style w:type="character" w:styleId="727">
    <w:name w:val="Title Char"/>
    <w:basedOn w:val="743"/>
    <w:link w:val="757"/>
    <w:uiPriority w:val="10"/>
    <w:rPr>
      <w:sz w:val="48"/>
      <w:szCs w:val="48"/>
    </w:rPr>
  </w:style>
  <w:style w:type="character" w:styleId="728">
    <w:name w:val="Subtitle Char"/>
    <w:basedOn w:val="743"/>
    <w:link w:val="759"/>
    <w:uiPriority w:val="11"/>
    <w:rPr>
      <w:sz w:val="24"/>
      <w:szCs w:val="24"/>
    </w:rPr>
  </w:style>
  <w:style w:type="character" w:styleId="729">
    <w:name w:val="Quote Char"/>
    <w:link w:val="761"/>
    <w:uiPriority w:val="29"/>
    <w:rPr>
      <w:i/>
    </w:rPr>
  </w:style>
  <w:style w:type="character" w:styleId="730">
    <w:name w:val="Intense Quote Char"/>
    <w:link w:val="763"/>
    <w:uiPriority w:val="30"/>
    <w:rPr>
      <w:i/>
    </w:rPr>
  </w:style>
  <w:style w:type="character" w:styleId="731">
    <w:name w:val="Footnote Text Char"/>
    <w:link w:val="898"/>
    <w:uiPriority w:val="99"/>
    <w:rPr>
      <w:sz w:val="18"/>
    </w:rPr>
  </w:style>
  <w:style w:type="character" w:styleId="732">
    <w:name w:val="Endnote Text Char"/>
    <w:link w:val="901"/>
    <w:uiPriority w:val="99"/>
    <w:rPr>
      <w:sz w:val="20"/>
    </w:rPr>
  </w:style>
  <w:style w:type="paragraph" w:styleId="733" w:default="1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734">
    <w:name w:val="Heading 1"/>
    <w:basedOn w:val="917"/>
    <w:next w:val="917"/>
    <w:link w:val="915"/>
    <w:uiPriority w:val="9"/>
    <w:qFormat/>
    <w:pPr>
      <w:jc w:val="center"/>
      <w:keepNext/>
      <w:tabs>
        <w:tab w:val="num" w:pos="0" w:leader="none"/>
      </w:tabs>
      <w:outlineLvl w:val="0"/>
    </w:pPr>
    <w:rPr>
      <w:sz w:val="24"/>
    </w:rPr>
  </w:style>
  <w:style w:type="paragraph" w:styleId="735">
    <w:name w:val="Heading 2"/>
    <w:basedOn w:val="733"/>
    <w:next w:val="733"/>
    <w:link w:val="74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36">
    <w:name w:val="Heading 3"/>
    <w:basedOn w:val="917"/>
    <w:next w:val="917"/>
    <w:link w:val="916"/>
    <w:uiPriority w:val="9"/>
    <w:semiHidden/>
    <w:unhideWhenUsed/>
    <w:qFormat/>
    <w:pPr>
      <w:jc w:val="right"/>
      <w:keepNext/>
      <w:tabs>
        <w:tab w:val="num" w:pos="0" w:leader="none"/>
      </w:tabs>
      <w:outlineLvl w:val="2"/>
    </w:pPr>
    <w:rPr>
      <w:sz w:val="24"/>
    </w:rPr>
  </w:style>
  <w:style w:type="paragraph" w:styleId="737">
    <w:name w:val="Heading 4"/>
    <w:basedOn w:val="733"/>
    <w:next w:val="733"/>
    <w:link w:val="74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8">
    <w:name w:val="Heading 5"/>
    <w:basedOn w:val="733"/>
    <w:next w:val="733"/>
    <w:link w:val="75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9">
    <w:name w:val="Heading 6"/>
    <w:basedOn w:val="733"/>
    <w:next w:val="733"/>
    <w:link w:val="75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40">
    <w:name w:val="Heading 7"/>
    <w:basedOn w:val="733"/>
    <w:next w:val="733"/>
    <w:link w:val="75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41">
    <w:name w:val="Heading 8"/>
    <w:basedOn w:val="733"/>
    <w:next w:val="733"/>
    <w:link w:val="75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42">
    <w:name w:val="Heading 9"/>
    <w:basedOn w:val="733"/>
    <w:next w:val="733"/>
    <w:link w:val="75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 w:default="1">
    <w:name w:val="Default Paragraph Font"/>
    <w:uiPriority w:val="1"/>
    <w:semiHidden/>
    <w:unhideWhenUsed/>
  </w:style>
  <w:style w:type="table" w:styleId="7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5" w:default="1">
    <w:name w:val="No List"/>
    <w:uiPriority w:val="99"/>
    <w:semiHidden/>
    <w:unhideWhenUsed/>
  </w:style>
  <w:style w:type="character" w:styleId="746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47" w:customStyle="1">
    <w:name w:val="Заголовок 2 Знак"/>
    <w:link w:val="735"/>
    <w:uiPriority w:val="9"/>
    <w:rPr>
      <w:rFonts w:ascii="Arial" w:hAnsi="Arial" w:eastAsia="Arial" w:cs="Arial"/>
      <w:sz w:val="34"/>
    </w:rPr>
  </w:style>
  <w:style w:type="character" w:styleId="748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49" w:customStyle="1">
    <w:name w:val="Заголовок 4 Знак"/>
    <w:link w:val="737"/>
    <w:uiPriority w:val="9"/>
    <w:rPr>
      <w:rFonts w:ascii="Arial" w:hAnsi="Arial" w:eastAsia="Arial" w:cs="Arial"/>
      <w:b/>
      <w:bCs/>
      <w:sz w:val="26"/>
      <w:szCs w:val="26"/>
    </w:rPr>
  </w:style>
  <w:style w:type="character" w:styleId="750" w:customStyle="1">
    <w:name w:val="Заголовок 5 Знак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751" w:customStyle="1">
    <w:name w:val="Заголовок 6 Знак"/>
    <w:link w:val="739"/>
    <w:uiPriority w:val="9"/>
    <w:rPr>
      <w:rFonts w:ascii="Arial" w:hAnsi="Arial" w:eastAsia="Arial" w:cs="Arial"/>
      <w:b/>
      <w:bCs/>
      <w:sz w:val="22"/>
      <w:szCs w:val="22"/>
    </w:rPr>
  </w:style>
  <w:style w:type="character" w:styleId="752" w:customStyle="1">
    <w:name w:val="Заголовок 7 Знак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3" w:customStyle="1">
    <w:name w:val="Заголовок 8 Знак"/>
    <w:link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54" w:customStyle="1">
    <w:name w:val="Заголовок 9 Знак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List Paragraph"/>
    <w:basedOn w:val="733"/>
    <w:uiPriority w:val="34"/>
    <w:qFormat/>
    <w:pPr>
      <w:contextualSpacing/>
      <w:ind w:left="720"/>
    </w:pPr>
  </w:style>
  <w:style w:type="paragraph" w:styleId="756">
    <w:name w:val="No Spacing"/>
    <w:uiPriority w:val="1"/>
    <w:qFormat/>
    <w:rPr>
      <w:rFonts w:cs="Times New Roman"/>
      <w:sz w:val="22"/>
      <w:szCs w:val="22"/>
      <w:lang w:eastAsia="en-US"/>
    </w:rPr>
  </w:style>
  <w:style w:type="paragraph" w:styleId="757">
    <w:name w:val="Title"/>
    <w:basedOn w:val="733"/>
    <w:next w:val="733"/>
    <w:link w:val="758"/>
    <w:uiPriority w:val="10"/>
    <w:qFormat/>
    <w:pPr>
      <w:contextualSpacing/>
      <w:spacing w:before="300"/>
    </w:pPr>
    <w:rPr>
      <w:sz w:val="48"/>
      <w:szCs w:val="48"/>
    </w:rPr>
  </w:style>
  <w:style w:type="character" w:styleId="758" w:customStyle="1">
    <w:name w:val="Заголовок Знак"/>
    <w:link w:val="757"/>
    <w:uiPriority w:val="10"/>
    <w:rPr>
      <w:sz w:val="48"/>
      <w:szCs w:val="48"/>
    </w:rPr>
  </w:style>
  <w:style w:type="paragraph" w:styleId="759">
    <w:name w:val="Subtitle"/>
    <w:basedOn w:val="733"/>
    <w:next w:val="733"/>
    <w:link w:val="760"/>
    <w:uiPriority w:val="11"/>
    <w:qFormat/>
    <w:pPr>
      <w:spacing w:before="200"/>
    </w:pPr>
    <w:rPr>
      <w:sz w:val="24"/>
      <w:szCs w:val="24"/>
    </w:rPr>
  </w:style>
  <w:style w:type="character" w:styleId="760" w:customStyle="1">
    <w:name w:val="Подзаголовок Знак"/>
    <w:link w:val="759"/>
    <w:uiPriority w:val="11"/>
    <w:rPr>
      <w:sz w:val="24"/>
      <w:szCs w:val="24"/>
    </w:rPr>
  </w:style>
  <w:style w:type="paragraph" w:styleId="761">
    <w:name w:val="Quote"/>
    <w:basedOn w:val="733"/>
    <w:next w:val="733"/>
    <w:link w:val="762"/>
    <w:uiPriority w:val="29"/>
    <w:qFormat/>
    <w:pPr>
      <w:ind w:left="720" w:right="720"/>
    </w:pPr>
    <w:rPr>
      <w:i/>
    </w:rPr>
  </w:style>
  <w:style w:type="character" w:styleId="762" w:customStyle="1">
    <w:name w:val="Цитата 2 Знак"/>
    <w:link w:val="761"/>
    <w:uiPriority w:val="29"/>
    <w:rPr>
      <w:i/>
    </w:rPr>
  </w:style>
  <w:style w:type="paragraph" w:styleId="763">
    <w:name w:val="Intense Quote"/>
    <w:basedOn w:val="733"/>
    <w:next w:val="733"/>
    <w:link w:val="76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 w:customStyle="1">
    <w:name w:val="Выделенная цитата Знак"/>
    <w:link w:val="763"/>
    <w:uiPriority w:val="30"/>
    <w:rPr>
      <w:i/>
    </w:rPr>
  </w:style>
  <w:style w:type="paragraph" w:styleId="765">
    <w:name w:val="Header"/>
    <w:basedOn w:val="733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  <w:lang w:eastAsia="ru-RU"/>
    </w:rPr>
  </w:style>
  <w:style w:type="character" w:styleId="766" w:customStyle="1">
    <w:name w:val="Header Char"/>
    <w:uiPriority w:val="99"/>
  </w:style>
  <w:style w:type="paragraph" w:styleId="767">
    <w:name w:val="Footer"/>
    <w:basedOn w:val="733"/>
    <w:link w:val="91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  <w:lang w:eastAsia="ru-RU"/>
    </w:rPr>
  </w:style>
  <w:style w:type="character" w:styleId="768" w:customStyle="1">
    <w:name w:val="Footer Char"/>
    <w:uiPriority w:val="99"/>
  </w:style>
  <w:style w:type="paragraph" w:styleId="769">
    <w:name w:val="Caption"/>
    <w:basedOn w:val="733"/>
    <w:next w:val="733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70" w:customStyle="1">
    <w:name w:val="Caption Char"/>
    <w:uiPriority w:val="99"/>
  </w:style>
  <w:style w:type="table" w:styleId="771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5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6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7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8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13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62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97">
    <w:name w:val="Hyperlink"/>
    <w:uiPriority w:val="99"/>
    <w:unhideWhenUsed/>
    <w:rPr>
      <w:rFonts w:cs="Times New Roman"/>
      <w:color w:val="0000ff"/>
      <w:u w:val="single"/>
    </w:rPr>
  </w:style>
  <w:style w:type="paragraph" w:styleId="898">
    <w:name w:val="footnote text"/>
    <w:basedOn w:val="733"/>
    <w:link w:val="899"/>
    <w:uiPriority w:val="99"/>
    <w:semiHidden/>
    <w:unhideWhenUsed/>
    <w:pPr>
      <w:spacing w:after="40" w:line="240" w:lineRule="auto"/>
    </w:pPr>
    <w:rPr>
      <w:sz w:val="18"/>
    </w:rPr>
  </w:style>
  <w:style w:type="character" w:styleId="899" w:customStyle="1">
    <w:name w:val="Текст сноски Знак"/>
    <w:link w:val="898"/>
    <w:uiPriority w:val="99"/>
    <w:rPr>
      <w:sz w:val="18"/>
    </w:rPr>
  </w:style>
  <w:style w:type="character" w:styleId="900">
    <w:name w:val="footnote reference"/>
    <w:uiPriority w:val="99"/>
    <w:unhideWhenUsed/>
    <w:rPr>
      <w:vertAlign w:val="superscript"/>
    </w:rPr>
  </w:style>
  <w:style w:type="paragraph" w:styleId="901">
    <w:name w:val="endnote text"/>
    <w:basedOn w:val="733"/>
    <w:link w:val="902"/>
    <w:uiPriority w:val="99"/>
    <w:semiHidden/>
    <w:unhideWhenUsed/>
    <w:pPr>
      <w:spacing w:after="0" w:line="240" w:lineRule="auto"/>
    </w:pPr>
    <w:rPr>
      <w:sz w:val="20"/>
    </w:rPr>
  </w:style>
  <w:style w:type="character" w:styleId="902" w:customStyle="1">
    <w:name w:val="Текст концевой сноски Знак"/>
    <w:link w:val="901"/>
    <w:uiPriority w:val="99"/>
    <w:rPr>
      <w:sz w:val="20"/>
    </w:rPr>
  </w:style>
  <w:style w:type="character" w:styleId="903">
    <w:name w:val="endnote reference"/>
    <w:uiPriority w:val="99"/>
    <w:semiHidden/>
    <w:unhideWhenUsed/>
    <w:rPr>
      <w:vertAlign w:val="superscript"/>
    </w:rPr>
  </w:style>
  <w:style w:type="paragraph" w:styleId="904">
    <w:name w:val="toc 1"/>
    <w:basedOn w:val="733"/>
    <w:next w:val="733"/>
    <w:uiPriority w:val="39"/>
    <w:unhideWhenUsed/>
    <w:pPr>
      <w:spacing w:after="57"/>
    </w:pPr>
  </w:style>
  <w:style w:type="paragraph" w:styleId="905">
    <w:name w:val="toc 2"/>
    <w:basedOn w:val="733"/>
    <w:next w:val="733"/>
    <w:uiPriority w:val="39"/>
    <w:unhideWhenUsed/>
    <w:pPr>
      <w:ind w:left="283"/>
      <w:spacing w:after="57"/>
    </w:pPr>
  </w:style>
  <w:style w:type="paragraph" w:styleId="906">
    <w:name w:val="toc 3"/>
    <w:basedOn w:val="733"/>
    <w:next w:val="733"/>
    <w:uiPriority w:val="39"/>
    <w:unhideWhenUsed/>
    <w:pPr>
      <w:ind w:left="567"/>
      <w:spacing w:after="57"/>
    </w:pPr>
  </w:style>
  <w:style w:type="paragraph" w:styleId="907">
    <w:name w:val="toc 4"/>
    <w:basedOn w:val="733"/>
    <w:next w:val="733"/>
    <w:uiPriority w:val="39"/>
    <w:unhideWhenUsed/>
    <w:pPr>
      <w:ind w:left="850"/>
      <w:spacing w:after="57"/>
    </w:pPr>
  </w:style>
  <w:style w:type="paragraph" w:styleId="908">
    <w:name w:val="toc 5"/>
    <w:basedOn w:val="733"/>
    <w:next w:val="733"/>
    <w:uiPriority w:val="39"/>
    <w:unhideWhenUsed/>
    <w:pPr>
      <w:ind w:left="1134"/>
      <w:spacing w:after="57"/>
    </w:pPr>
  </w:style>
  <w:style w:type="paragraph" w:styleId="909">
    <w:name w:val="toc 6"/>
    <w:basedOn w:val="733"/>
    <w:next w:val="733"/>
    <w:uiPriority w:val="39"/>
    <w:unhideWhenUsed/>
    <w:pPr>
      <w:ind w:left="1417"/>
      <w:spacing w:after="57"/>
    </w:pPr>
  </w:style>
  <w:style w:type="paragraph" w:styleId="910">
    <w:name w:val="toc 7"/>
    <w:basedOn w:val="733"/>
    <w:next w:val="733"/>
    <w:uiPriority w:val="39"/>
    <w:unhideWhenUsed/>
    <w:pPr>
      <w:ind w:left="1701"/>
      <w:spacing w:after="57"/>
    </w:pPr>
  </w:style>
  <w:style w:type="paragraph" w:styleId="911">
    <w:name w:val="toc 8"/>
    <w:basedOn w:val="733"/>
    <w:next w:val="733"/>
    <w:uiPriority w:val="39"/>
    <w:unhideWhenUsed/>
    <w:pPr>
      <w:ind w:left="1984"/>
      <w:spacing w:after="57"/>
    </w:pPr>
  </w:style>
  <w:style w:type="paragraph" w:styleId="912">
    <w:name w:val="toc 9"/>
    <w:basedOn w:val="733"/>
    <w:next w:val="733"/>
    <w:uiPriority w:val="39"/>
    <w:unhideWhenUsed/>
    <w:pPr>
      <w:ind w:left="2268"/>
      <w:spacing w:after="57"/>
    </w:pPr>
  </w:style>
  <w:style w:type="paragraph" w:styleId="913">
    <w:name w:val="TOC Heading"/>
    <w:uiPriority w:val="39"/>
    <w:unhideWhenUsed/>
    <w:rPr>
      <w:lang w:eastAsia="zh-CN"/>
    </w:rPr>
  </w:style>
  <w:style w:type="paragraph" w:styleId="914">
    <w:name w:val="table of figures"/>
    <w:basedOn w:val="733"/>
    <w:next w:val="733"/>
    <w:uiPriority w:val="99"/>
    <w:unhideWhenUsed/>
    <w:pPr>
      <w:spacing w:after="0"/>
    </w:pPr>
  </w:style>
  <w:style w:type="character" w:styleId="915" w:customStyle="1">
    <w:name w:val="Заголовок 1 Знак"/>
    <w:link w:val="734"/>
    <w:uiPriority w:val="9"/>
    <w:rPr>
      <w:rFonts w:ascii="Arial" w:hAnsi="Arial" w:eastAsia="SimSun" w:cs="Times New Roman"/>
      <w:sz w:val="24"/>
      <w:lang w:val="en-US" w:eastAsia="hi-IN" w:bidi="hi-IN"/>
    </w:rPr>
  </w:style>
  <w:style w:type="character" w:styleId="916" w:customStyle="1">
    <w:name w:val="Заголовок 3 Знак"/>
    <w:link w:val="736"/>
    <w:uiPriority w:val="9"/>
    <w:semiHidden/>
    <w:rPr>
      <w:rFonts w:ascii="Arial" w:hAnsi="Arial" w:eastAsia="SimSun" w:cs="Times New Roman"/>
      <w:sz w:val="24"/>
      <w:lang w:val="en-US" w:eastAsia="hi-IN" w:bidi="hi-IN"/>
    </w:rPr>
  </w:style>
  <w:style w:type="paragraph" w:styleId="917" w:customStyle="1">
    <w:name w:val="Standard"/>
    <w:pPr>
      <w:widowControl w:val="off"/>
    </w:pPr>
    <w:rPr>
      <w:rFonts w:ascii="Arial" w:hAnsi="Arial" w:eastAsia="SimSun" w:cs="Arial"/>
      <w:sz w:val="21"/>
      <w:szCs w:val="24"/>
      <w:lang w:eastAsia="hi-IN" w:bidi="hi-IN"/>
    </w:rPr>
  </w:style>
  <w:style w:type="character" w:styleId="918" w:customStyle="1">
    <w:name w:val="Верхний колонтитул Знак"/>
    <w:link w:val="765"/>
    <w:uiPriority w:val="99"/>
    <w:rPr>
      <w:rFonts w:cs="Times New Roman"/>
    </w:rPr>
  </w:style>
  <w:style w:type="character" w:styleId="919" w:customStyle="1">
    <w:name w:val="Нижний колонтитул Знак"/>
    <w:link w:val="767"/>
    <w:uiPriority w:val="99"/>
    <w:rPr>
      <w:rFonts w:cs="Times New Roman"/>
    </w:rPr>
  </w:style>
  <w:style w:type="paragraph" w:styleId="920">
    <w:name w:val="Balloon Text"/>
    <w:basedOn w:val="733"/>
    <w:link w:val="921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styleId="921" w:customStyle="1">
    <w:name w:val="Текст выноски Знак"/>
    <w:link w:val="920"/>
    <w:uiPriority w:val="99"/>
    <w:semiHidden/>
    <w:rPr>
      <w:rFonts w:ascii="Tahoma" w:hAnsi="Tahoma" w:cs="Times New Roman"/>
      <w:sz w:val="16"/>
    </w:rPr>
  </w:style>
  <w:style w:type="paragraph" w:styleId="922" w:customStyle="1">
    <w:name w:val="Название"/>
    <w:basedOn w:val="733"/>
    <w:link w:val="923"/>
    <w:uiPriority w:val="10"/>
    <w:qFormat/>
    <w:pPr>
      <w:jc w:val="center"/>
      <w:spacing w:after="0" w:line="216" w:lineRule="auto"/>
    </w:pPr>
    <w:rPr>
      <w:rFonts w:ascii="Times New Roman" w:hAnsi="Times New Roman"/>
      <w:b/>
      <w:sz w:val="24"/>
      <w:szCs w:val="24"/>
      <w:lang w:eastAsia="ru-RU"/>
    </w:rPr>
  </w:style>
  <w:style w:type="character" w:styleId="923" w:customStyle="1">
    <w:name w:val="Название Знак"/>
    <w:link w:val="922"/>
    <w:uiPriority w:val="10"/>
    <w:rPr>
      <w:rFonts w:ascii="Times New Roman" w:hAnsi="Times New Roman" w:cs="Times New Roman"/>
      <w:b/>
      <w:sz w:val="24"/>
      <w:lang w:val="en-US" w:eastAsia="ru-RU"/>
    </w:rPr>
  </w:style>
  <w:style w:type="paragraph" w:styleId="924" w:customStyle="1">
    <w:name w:val="ConsPlusNormal"/>
    <w:rPr>
      <w:rFonts w:ascii="Times New Roman" w:hAnsi="Times New Roman" w:cs="Times New Roman"/>
      <w:sz w:val="28"/>
      <w:szCs w:val="28"/>
    </w:rPr>
  </w:style>
  <w:style w:type="paragraph" w:styleId="925" w:customStyle="1">
    <w:name w:val="ConsPlusTitle"/>
    <w:uiPriority w:val="99"/>
    <w:pPr>
      <w:widowControl w:val="off"/>
    </w:pPr>
    <w:rPr>
      <w:rFonts w:ascii="Arial" w:hAnsi="Arial" w:cs="Arial"/>
      <w:b/>
      <w:bCs/>
    </w:rPr>
  </w:style>
  <w:style w:type="paragraph" w:styleId="926">
    <w:name w:val="annotation text"/>
    <w:basedOn w:val="733"/>
    <w:link w:val="927"/>
    <w:uiPriority w:val="99"/>
    <w:unhideWhenUsed/>
    <w:pPr>
      <w:spacing w:after="0" w:line="240" w:lineRule="auto"/>
      <w:widowControl w:val="off"/>
    </w:pPr>
    <w:rPr>
      <w:rFonts w:ascii="Times New Roman" w:hAnsi="Times New Roman"/>
      <w:sz w:val="20"/>
      <w:szCs w:val="20"/>
      <w:lang w:eastAsia="ru-RU"/>
    </w:rPr>
  </w:style>
  <w:style w:type="character" w:styleId="927" w:customStyle="1">
    <w:name w:val="Текст примечания Знак"/>
    <w:link w:val="926"/>
    <w:uiPriority w:val="99"/>
    <w:rPr>
      <w:rFonts w:ascii="Times New Roman" w:hAnsi="Times New Roman" w:cs="Times New Roman"/>
      <w:lang w:val="en-US" w:eastAsia="en-US"/>
    </w:rPr>
  </w:style>
  <w:style w:type="character" w:styleId="928">
    <w:name w:val="annotation reference"/>
    <w:uiPriority w:val="99"/>
    <w:semiHidden/>
    <w:unhideWhenUsed/>
    <w:rPr>
      <w:rFonts w:cs="Times New Roman"/>
      <w:sz w:val="16"/>
    </w:rPr>
  </w:style>
  <w:style w:type="paragraph" w:styleId="929">
    <w:name w:val="annotation subject"/>
    <w:basedOn w:val="926"/>
    <w:next w:val="926"/>
    <w:link w:val="930"/>
    <w:uiPriority w:val="99"/>
    <w:semiHidden/>
    <w:unhideWhenUsed/>
    <w:pPr>
      <w:spacing w:after="200" w:line="276" w:lineRule="auto"/>
      <w:widowControl/>
    </w:pPr>
    <w:rPr>
      <w:rFonts w:ascii="Calibri" w:hAnsi="Calibri"/>
      <w:b/>
      <w:bCs/>
      <w:lang w:eastAsia="en-US"/>
    </w:rPr>
  </w:style>
  <w:style w:type="character" w:styleId="930" w:customStyle="1">
    <w:name w:val="Тема примечания Знак"/>
    <w:link w:val="929"/>
    <w:uiPriority w:val="99"/>
    <w:semiHidden/>
    <w:rPr>
      <w:rFonts w:ascii="Times New Roman" w:hAnsi="Times New Roman" w:cs="Times New Roman"/>
      <w:b/>
      <w:lang w:val="en-US" w:eastAsia="en-US"/>
    </w:rPr>
  </w:style>
  <w:style w:type="character" w:styleId="931" w:customStyle="1">
    <w:name w:val="Основной текст (2)_"/>
    <w:link w:val="932"/>
    <w:rPr>
      <w:sz w:val="34"/>
      <w:szCs w:val="34"/>
      <w:shd w:val="clear" w:color="auto" w:fill="ffffff"/>
    </w:rPr>
  </w:style>
  <w:style w:type="paragraph" w:styleId="932" w:customStyle="1">
    <w:name w:val="Основной текст (2)"/>
    <w:basedOn w:val="733"/>
    <w:link w:val="931"/>
    <w:pPr>
      <w:jc w:val="center"/>
      <w:spacing w:after="780" w:line="0" w:lineRule="atLeast"/>
      <w:shd w:val="clear" w:color="auto" w:fill="ffffff"/>
      <w:widowControl w:val="off"/>
    </w:pPr>
    <w:rPr>
      <w:rFonts w:cs="Calibri"/>
      <w:sz w:val="34"/>
      <w:szCs w:val="3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392562712BA529DFF6AE5D1AC79DE96EDB18133090053E313CB74EB9AE3967A3E139DA9E9D4621587A5CB2B119FBD6A3B2u9cAD" TargetMode="External"/><Relationship Id="rId11" Type="http://schemas.openxmlformats.org/officeDocument/2006/relationships/hyperlink" Target="consultantplus://offline/ref=0B7DDE0952578FA8B35687B7AABCDE7C55BED36749BD94B638E105EACC714D7C0394DC1F4020A0EDD913E788CDFD29E903B3OD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Вандакурова И.В.;Тростянская Мария Сергеевна</dc:creator>
  <cp:revision>214</cp:revision>
  <dcterms:created xsi:type="dcterms:W3CDTF">2023-07-27T07:38:00Z</dcterms:created>
  <dcterms:modified xsi:type="dcterms:W3CDTF">2023-11-22T05:50:43Z</dcterms:modified>
  <cp:version>983040</cp:version>
</cp:coreProperties>
</file>